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254972A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  <w:ins w:id="0" w:author="Šebesta František Ing." w:date="2023-03-07T12:34:00Z">
        <w:r w:rsidR="00E42D87">
          <w:rPr>
            <w:rFonts w:ascii="Arial" w:hAnsi="Arial" w:cs="Arial"/>
            <w:sz w:val="22"/>
          </w:rPr>
          <w:t xml:space="preserve"> </w:t>
        </w:r>
      </w:ins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1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1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AF56C4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866EF">
      <w:rPr>
        <w:rFonts w:ascii="Arial" w:hAnsi="Arial" w:cs="Arial"/>
      </w:rPr>
      <w:t>13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ebesta František Ing.">
    <w15:presenceInfo w15:providerId="AD" w15:userId="S::f.sebesta@spucr.cz::75aae917-2c79-4d6b-bd6c-c4835a8d7b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66EF"/>
    <w:rsid w:val="00593FF8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2D87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8</cp:revision>
  <dcterms:created xsi:type="dcterms:W3CDTF">2022-02-20T09:17:00Z</dcterms:created>
  <dcterms:modified xsi:type="dcterms:W3CDTF">2023-03-07T11:34:00Z</dcterms:modified>
</cp:coreProperties>
</file>